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F8E" w:rsidRPr="00FF1F8E" w:rsidRDefault="00905CA8" w:rsidP="00FF1F8E">
      <w:pPr>
        <w:pStyle w:val="a9"/>
        <w:ind w:firstLine="709"/>
        <w:jc w:val="right"/>
        <w:rPr>
          <w:sz w:val="21"/>
          <w:szCs w:val="21"/>
        </w:rPr>
      </w:pPr>
      <w:r>
        <w:rPr>
          <w:sz w:val="21"/>
          <w:szCs w:val="21"/>
        </w:rPr>
        <w:t>Приложение № 9</w:t>
      </w:r>
      <w:r w:rsidR="00FD6B70">
        <w:rPr>
          <w:sz w:val="21"/>
          <w:szCs w:val="21"/>
        </w:rPr>
        <w:t xml:space="preserve"> к договору </w:t>
      </w:r>
      <w:r w:rsidR="00001CE8">
        <w:rPr>
          <w:b/>
          <w:sz w:val="22"/>
          <w:szCs w:val="22"/>
        </w:rPr>
        <w:t>_____________</w:t>
      </w:r>
      <w:r w:rsidR="00FF1F8E">
        <w:rPr>
          <w:sz w:val="21"/>
          <w:szCs w:val="21"/>
        </w:rPr>
        <w:t>о</w:t>
      </w:r>
      <w:r w:rsidR="00FF1F8E" w:rsidRPr="00FF1F8E">
        <w:rPr>
          <w:sz w:val="21"/>
          <w:szCs w:val="21"/>
        </w:rPr>
        <w:t xml:space="preserve">т </w:t>
      </w:r>
      <w:r w:rsidR="00001CE8">
        <w:rPr>
          <w:sz w:val="21"/>
          <w:szCs w:val="21"/>
        </w:rPr>
        <w:t>_____________</w:t>
      </w:r>
    </w:p>
    <w:p w:rsidR="00F420C6" w:rsidRPr="00FF1F8E" w:rsidRDefault="00F420C6" w:rsidP="00905CA8">
      <w:pPr>
        <w:ind w:firstLine="709"/>
        <w:jc w:val="center"/>
        <w:rPr>
          <w:b/>
          <w:sz w:val="21"/>
          <w:szCs w:val="21"/>
        </w:rPr>
      </w:pPr>
      <w:r w:rsidRPr="00FF1F8E">
        <w:rPr>
          <w:b/>
          <w:sz w:val="21"/>
          <w:szCs w:val="21"/>
        </w:rPr>
        <w:t>Соглашение о соблюдении антикоррупционных условий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1. 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2. 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3. Каждая из Сторон отказывается от стимулирования каких-либо действий в пользу стимулирующей Стороны.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Под действиями работника, осуществляемыми в пользу стимулирующей его Стороны, понимается: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- представление неоправданных преимуществ по сравнению с другими контрагентами;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- представление каких-либо гарантий;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- ускорение существующих процедур;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- 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 xml:space="preserve">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</w:t>
      </w:r>
      <w:r w:rsidR="00905CA8">
        <w:rPr>
          <w:rFonts w:eastAsiaTheme="minorHAnsi"/>
          <w:color w:val="000000" w:themeColor="text1"/>
          <w:sz w:val="21"/>
          <w:szCs w:val="21"/>
          <w:lang w:eastAsia="en-US"/>
        </w:rPr>
        <w:t>«</w:t>
      </w: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Коммерческий подкуп</w:t>
      </w:r>
      <w:r w:rsidR="00905CA8">
        <w:rPr>
          <w:rFonts w:eastAsiaTheme="minorHAnsi"/>
          <w:color w:val="000000" w:themeColor="text1"/>
          <w:sz w:val="21"/>
          <w:szCs w:val="21"/>
          <w:lang w:eastAsia="en-US"/>
        </w:rPr>
        <w:t>»</w:t>
      </w: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, материалы внутренних расследований Стороны направляют в правоохранительные органы.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8.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420C6" w:rsidRPr="00905CA8" w:rsidRDefault="00F420C6" w:rsidP="00905CA8">
      <w:pPr>
        <w:ind w:firstLine="709"/>
        <w:jc w:val="both"/>
        <w:rPr>
          <w:rFonts w:eastAsiaTheme="minorHAnsi"/>
          <w:color w:val="000000" w:themeColor="text1"/>
          <w:sz w:val="21"/>
          <w:szCs w:val="21"/>
          <w:lang w:eastAsia="en-US"/>
        </w:rPr>
      </w:pPr>
      <w:r w:rsidRPr="00905CA8">
        <w:rPr>
          <w:rFonts w:eastAsiaTheme="minorHAnsi"/>
          <w:color w:val="000000" w:themeColor="text1"/>
          <w:sz w:val="21"/>
          <w:szCs w:val="21"/>
          <w:lang w:eastAsia="en-US"/>
        </w:rPr>
        <w:t>10.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tbl>
      <w:tblPr>
        <w:tblW w:w="19886" w:type="dxa"/>
        <w:tblLook w:val="04A0" w:firstRow="1" w:lastRow="0" w:firstColumn="1" w:lastColumn="0" w:noHBand="0" w:noVBand="1"/>
      </w:tblPr>
      <w:tblGrid>
        <w:gridCol w:w="10134"/>
        <w:gridCol w:w="2468"/>
        <w:gridCol w:w="960"/>
        <w:gridCol w:w="1137"/>
        <w:gridCol w:w="1355"/>
        <w:gridCol w:w="399"/>
        <w:gridCol w:w="1697"/>
        <w:gridCol w:w="1736"/>
      </w:tblGrid>
      <w:tr w:rsidR="00B207FC" w:rsidRPr="00741854" w:rsidTr="00B65F5E">
        <w:trPr>
          <w:gridAfter w:val="2"/>
          <w:wAfter w:w="3433" w:type="dxa"/>
        </w:trPr>
        <w:tc>
          <w:tcPr>
            <w:tcW w:w="10134" w:type="dxa"/>
          </w:tcPr>
          <w:p w:rsidR="00B207FC" w:rsidRPr="00B65F5E" w:rsidRDefault="00F420C6" w:rsidP="00B65F5E">
            <w:pPr>
              <w:pStyle w:val="a6"/>
              <w:jc w:val="left"/>
              <w:rPr>
                <w:b/>
                <w:bCs/>
                <w:sz w:val="22"/>
                <w:szCs w:val="22"/>
              </w:rPr>
            </w:pPr>
            <w:r w:rsidRPr="00905CA8">
              <w:rPr>
                <w:rFonts w:eastAsiaTheme="minorHAnsi"/>
                <w:color w:val="000000" w:themeColor="text1"/>
                <w:sz w:val="21"/>
                <w:szCs w:val="21"/>
                <w:lang w:eastAsia="en-US"/>
              </w:rPr>
              <w:t>11. Подписи сторон</w:t>
            </w:r>
            <w:r w:rsidRPr="00905CA8">
              <w:rPr>
                <w:rFonts w:eastAsiaTheme="minorHAnsi"/>
                <w:color w:val="000000" w:themeColor="text1"/>
                <w:sz w:val="21"/>
                <w:szCs w:val="21"/>
                <w:lang w:val="en-US" w:eastAsia="en-US"/>
              </w:rPr>
              <w:t>:</w:t>
            </w:r>
          </w:p>
        </w:tc>
        <w:tc>
          <w:tcPr>
            <w:tcW w:w="2468" w:type="dxa"/>
          </w:tcPr>
          <w:p w:rsidR="00B207FC" w:rsidRPr="00B65F5E" w:rsidRDefault="00B207FC" w:rsidP="00B207FC">
            <w:pPr>
              <w:ind w:left="2" w:hanging="2"/>
              <w:rPr>
                <w:b/>
                <w:sz w:val="22"/>
                <w:szCs w:val="22"/>
              </w:rPr>
            </w:pPr>
          </w:p>
        </w:tc>
        <w:tc>
          <w:tcPr>
            <w:tcW w:w="2097" w:type="dxa"/>
            <w:gridSpan w:val="2"/>
          </w:tcPr>
          <w:p w:rsidR="00B207FC" w:rsidRPr="00741854" w:rsidRDefault="00B207FC" w:rsidP="00B207FC">
            <w:pPr>
              <w:rPr>
                <w:sz w:val="22"/>
                <w:szCs w:val="22"/>
              </w:rPr>
            </w:pPr>
          </w:p>
        </w:tc>
        <w:tc>
          <w:tcPr>
            <w:tcW w:w="1754" w:type="dxa"/>
            <w:gridSpan w:val="2"/>
          </w:tcPr>
          <w:p w:rsidR="00B207FC" w:rsidRPr="00741854" w:rsidRDefault="00B207FC" w:rsidP="00B207FC">
            <w:pPr>
              <w:rPr>
                <w:sz w:val="22"/>
                <w:szCs w:val="22"/>
              </w:rPr>
            </w:pPr>
          </w:p>
        </w:tc>
      </w:tr>
      <w:tr w:rsidR="00B207FC" w:rsidRPr="00741854" w:rsidTr="00B65F5E">
        <w:trPr>
          <w:gridAfter w:val="2"/>
          <w:wAfter w:w="3433" w:type="dxa"/>
        </w:trPr>
        <w:tc>
          <w:tcPr>
            <w:tcW w:w="10134" w:type="dxa"/>
          </w:tcPr>
          <w:tbl>
            <w:tblPr>
              <w:tblStyle w:val="af3"/>
              <w:tblW w:w="98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64"/>
              <w:gridCol w:w="5234"/>
            </w:tblGrid>
            <w:tr w:rsidR="00B65F5E" w:rsidRPr="00B65F5E" w:rsidTr="007D5137">
              <w:trPr>
                <w:trHeight w:val="1341"/>
              </w:trPr>
              <w:tc>
                <w:tcPr>
                  <w:tcW w:w="4664" w:type="dxa"/>
                </w:tcPr>
                <w:p w:rsidR="00B65F5E" w:rsidRPr="00B65F5E" w:rsidRDefault="00B65F5E" w:rsidP="00B65F5E">
                  <w:pPr>
                    <w:pStyle w:val="a6"/>
                    <w:jc w:val="left"/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</w:rPr>
                  </w:pPr>
                  <w:r w:rsidRPr="00B65F5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</w:rPr>
                    <w:t>Генподрядчик:</w:t>
                  </w:r>
                </w:p>
                <w:p w:rsidR="00B65F5E" w:rsidRPr="00B65F5E" w:rsidRDefault="00B65F5E" w:rsidP="00B65F5E">
                  <w:pPr>
                    <w:pStyle w:val="a6"/>
                    <w:jc w:val="left"/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</w:rPr>
                  </w:pPr>
                  <w:r w:rsidRPr="00B65F5E">
                    <w:rPr>
                      <w:rFonts w:ascii="Times New Roman" w:hAnsi="Times New Roman"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5234" w:type="dxa"/>
                </w:tcPr>
                <w:p w:rsidR="00B65F5E" w:rsidRPr="00B65F5E" w:rsidRDefault="00B65F5E" w:rsidP="00B65F5E">
                  <w:pPr>
                    <w:pStyle w:val="a6"/>
                    <w:jc w:val="left"/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</w:rPr>
                  </w:pPr>
                  <w:r w:rsidRPr="00B65F5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</w:rPr>
                    <w:t>Субподрядчик:</w:t>
                  </w:r>
                </w:p>
                <w:p w:rsidR="00B65F5E" w:rsidRPr="00B65F5E" w:rsidRDefault="00B65F5E" w:rsidP="00001CE8">
                  <w:pPr>
                    <w:pStyle w:val="a6"/>
                    <w:jc w:val="left"/>
                    <w:rPr>
                      <w:rFonts w:ascii="Times New Roman" w:hAnsi="Times New Roman"/>
                      <w:bCs/>
                      <w:sz w:val="21"/>
                      <w:szCs w:val="21"/>
                    </w:rPr>
                  </w:pPr>
                  <w:bookmarkStart w:id="0" w:name="_GoBack"/>
                  <w:bookmarkEnd w:id="0"/>
                </w:p>
              </w:tc>
            </w:tr>
          </w:tbl>
          <w:p w:rsidR="00B207FC" w:rsidRPr="00B65F5E" w:rsidRDefault="00B207FC" w:rsidP="00B207FC">
            <w:pPr>
              <w:pStyle w:val="a6"/>
              <w:ind w:left="2" w:hanging="2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68" w:type="dxa"/>
          </w:tcPr>
          <w:p w:rsidR="00B207FC" w:rsidRPr="00B65F5E" w:rsidRDefault="00B207FC" w:rsidP="00B207FC">
            <w:pPr>
              <w:pStyle w:val="a6"/>
              <w:ind w:left="2" w:hanging="2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gridSpan w:val="2"/>
          </w:tcPr>
          <w:p w:rsidR="00B207FC" w:rsidRPr="00741854" w:rsidRDefault="00B207FC" w:rsidP="00B207FC">
            <w:pPr>
              <w:rPr>
                <w:sz w:val="22"/>
                <w:szCs w:val="22"/>
              </w:rPr>
            </w:pPr>
          </w:p>
        </w:tc>
        <w:tc>
          <w:tcPr>
            <w:tcW w:w="1754" w:type="dxa"/>
            <w:gridSpan w:val="2"/>
          </w:tcPr>
          <w:p w:rsidR="00B207FC" w:rsidRPr="00741854" w:rsidRDefault="00B207FC" w:rsidP="00B207FC">
            <w:pPr>
              <w:rPr>
                <w:sz w:val="22"/>
                <w:szCs w:val="22"/>
              </w:rPr>
            </w:pPr>
          </w:p>
        </w:tc>
      </w:tr>
      <w:tr w:rsidR="00B207FC" w:rsidRPr="00741854" w:rsidTr="00B65F5E">
        <w:trPr>
          <w:trHeight w:val="337"/>
        </w:trPr>
        <w:tc>
          <w:tcPr>
            <w:tcW w:w="13562" w:type="dxa"/>
            <w:gridSpan w:val="3"/>
          </w:tcPr>
          <w:p w:rsidR="00B207FC" w:rsidRPr="00707F06" w:rsidRDefault="00B207FC" w:rsidP="00B207FC">
            <w:pPr>
              <w:ind w:left="2" w:hanging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2" w:type="dxa"/>
            <w:gridSpan w:val="2"/>
          </w:tcPr>
          <w:p w:rsidR="00B207FC" w:rsidRPr="00707F06" w:rsidRDefault="00B207FC" w:rsidP="00B207FC">
            <w:pPr>
              <w:pStyle w:val="a6"/>
              <w:ind w:left="2" w:hanging="2"/>
              <w:jc w:val="left"/>
              <w:rPr>
                <w:sz w:val="22"/>
                <w:szCs w:val="22"/>
              </w:rPr>
            </w:pPr>
          </w:p>
        </w:tc>
        <w:tc>
          <w:tcPr>
            <w:tcW w:w="2096" w:type="dxa"/>
            <w:gridSpan w:val="2"/>
          </w:tcPr>
          <w:p w:rsidR="00B207FC" w:rsidRPr="00741854" w:rsidRDefault="00B207FC" w:rsidP="00B207FC">
            <w:pPr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:rsidR="00B207FC" w:rsidRPr="00741854" w:rsidRDefault="00B207FC" w:rsidP="00B207FC">
            <w:pPr>
              <w:rPr>
                <w:sz w:val="22"/>
                <w:szCs w:val="22"/>
              </w:rPr>
            </w:pPr>
          </w:p>
        </w:tc>
      </w:tr>
      <w:tr w:rsidR="00B207FC" w:rsidRPr="00741854" w:rsidTr="00B65F5E">
        <w:trPr>
          <w:trHeight w:val="383"/>
        </w:trPr>
        <w:tc>
          <w:tcPr>
            <w:tcW w:w="13562" w:type="dxa"/>
            <w:gridSpan w:val="3"/>
          </w:tcPr>
          <w:p w:rsidR="00B207FC" w:rsidRPr="00707F06" w:rsidRDefault="00B207FC" w:rsidP="00B207FC">
            <w:pPr>
              <w:pStyle w:val="a6"/>
              <w:ind w:left="2" w:hanging="2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2" w:type="dxa"/>
            <w:gridSpan w:val="2"/>
          </w:tcPr>
          <w:p w:rsidR="00B207FC" w:rsidRPr="00707F06" w:rsidRDefault="00B207FC" w:rsidP="00B207FC">
            <w:pPr>
              <w:pStyle w:val="a6"/>
              <w:ind w:left="2" w:hanging="2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6" w:type="dxa"/>
            <w:gridSpan w:val="2"/>
          </w:tcPr>
          <w:p w:rsidR="00B207FC" w:rsidRPr="00741854" w:rsidRDefault="00B207FC" w:rsidP="00B207FC">
            <w:pPr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:rsidR="00B207FC" w:rsidRPr="00741854" w:rsidRDefault="00B207FC" w:rsidP="00B207FC">
            <w:pPr>
              <w:rPr>
                <w:sz w:val="22"/>
                <w:szCs w:val="22"/>
              </w:rPr>
            </w:pPr>
          </w:p>
        </w:tc>
      </w:tr>
    </w:tbl>
    <w:p w:rsidR="00593A11" w:rsidRPr="00905CA8" w:rsidRDefault="00593A11" w:rsidP="00905CA8">
      <w:pPr>
        <w:ind w:firstLine="709"/>
        <w:rPr>
          <w:sz w:val="21"/>
          <w:szCs w:val="21"/>
        </w:rPr>
      </w:pPr>
    </w:p>
    <w:sectPr w:rsidR="00593A11" w:rsidRPr="00905CA8" w:rsidSect="00B65F5E">
      <w:footerReference w:type="even" r:id="rId7"/>
      <w:pgSz w:w="11906" w:h="16838"/>
      <w:pgMar w:top="851" w:right="851" w:bottom="426" w:left="1134" w:header="28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188" w:rsidRDefault="003A2188">
      <w:r>
        <w:separator/>
      </w:r>
    </w:p>
  </w:endnote>
  <w:endnote w:type="continuationSeparator" w:id="0">
    <w:p w:rsidR="003A2188" w:rsidRDefault="003A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1E6" w:rsidRDefault="00B11BD6" w:rsidP="00691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51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0FCB"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CD51E6" w:rsidP="006916A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188" w:rsidRDefault="003A2188">
      <w:r>
        <w:separator/>
      </w:r>
    </w:p>
  </w:footnote>
  <w:footnote w:type="continuationSeparator" w:id="0">
    <w:p w:rsidR="003A2188" w:rsidRDefault="003A2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74214A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 w15:restartNumberingAfterBreak="0">
    <w:nsid w:val="1CE12A99"/>
    <w:multiLevelType w:val="multilevel"/>
    <w:tmpl w:val="E9DE8CD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AAD7B02"/>
    <w:multiLevelType w:val="hybridMultilevel"/>
    <w:tmpl w:val="777432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9AE7B6C"/>
    <w:multiLevelType w:val="multilevel"/>
    <w:tmpl w:val="6CCEBE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8" w15:restartNumberingAfterBreak="0">
    <w:nsid w:val="43B653B9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F012629"/>
    <w:multiLevelType w:val="multilevel"/>
    <w:tmpl w:val="4A4470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0" w15:restartNumberingAfterBreak="0">
    <w:nsid w:val="5597508A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897C56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694B29DA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 w15:restartNumberingAfterBreak="0">
    <w:nsid w:val="70C0532F"/>
    <w:multiLevelType w:val="hybridMultilevel"/>
    <w:tmpl w:val="D16CCE5A"/>
    <w:lvl w:ilvl="0" w:tplc="0B2042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8C45E">
      <w:numFmt w:val="none"/>
      <w:lvlText w:val=""/>
      <w:lvlJc w:val="left"/>
      <w:pPr>
        <w:tabs>
          <w:tab w:val="num" w:pos="360"/>
        </w:tabs>
      </w:pPr>
    </w:lvl>
    <w:lvl w:ilvl="2" w:tplc="D6C61AE8">
      <w:numFmt w:val="none"/>
      <w:lvlText w:val=""/>
      <w:lvlJc w:val="left"/>
      <w:pPr>
        <w:tabs>
          <w:tab w:val="num" w:pos="360"/>
        </w:tabs>
      </w:pPr>
    </w:lvl>
    <w:lvl w:ilvl="3" w:tplc="A2201AFA">
      <w:numFmt w:val="none"/>
      <w:lvlText w:val=""/>
      <w:lvlJc w:val="left"/>
      <w:pPr>
        <w:tabs>
          <w:tab w:val="num" w:pos="360"/>
        </w:tabs>
      </w:pPr>
    </w:lvl>
    <w:lvl w:ilvl="4" w:tplc="70DE633C">
      <w:numFmt w:val="none"/>
      <w:lvlText w:val=""/>
      <w:lvlJc w:val="left"/>
      <w:pPr>
        <w:tabs>
          <w:tab w:val="num" w:pos="360"/>
        </w:tabs>
      </w:pPr>
    </w:lvl>
    <w:lvl w:ilvl="5" w:tplc="8160CA14">
      <w:numFmt w:val="none"/>
      <w:lvlText w:val=""/>
      <w:lvlJc w:val="left"/>
      <w:pPr>
        <w:tabs>
          <w:tab w:val="num" w:pos="360"/>
        </w:tabs>
      </w:pPr>
    </w:lvl>
    <w:lvl w:ilvl="6" w:tplc="F1CA7122">
      <w:numFmt w:val="none"/>
      <w:lvlText w:val=""/>
      <w:lvlJc w:val="left"/>
      <w:pPr>
        <w:tabs>
          <w:tab w:val="num" w:pos="360"/>
        </w:tabs>
      </w:pPr>
    </w:lvl>
    <w:lvl w:ilvl="7" w:tplc="9BCECA30">
      <w:numFmt w:val="none"/>
      <w:lvlText w:val=""/>
      <w:lvlJc w:val="left"/>
      <w:pPr>
        <w:tabs>
          <w:tab w:val="num" w:pos="360"/>
        </w:tabs>
      </w:pPr>
    </w:lvl>
    <w:lvl w:ilvl="8" w:tplc="2C7255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5"/>
  </w:num>
  <w:num w:numId="8">
    <w:abstractNumId w:val="14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A2"/>
    <w:rsid w:val="00000E37"/>
    <w:rsid w:val="00001CE8"/>
    <w:rsid w:val="000031F6"/>
    <w:rsid w:val="000049B9"/>
    <w:rsid w:val="00004A9D"/>
    <w:rsid w:val="00006054"/>
    <w:rsid w:val="00016118"/>
    <w:rsid w:val="0001769C"/>
    <w:rsid w:val="00020142"/>
    <w:rsid w:val="000202AB"/>
    <w:rsid w:val="00034C2A"/>
    <w:rsid w:val="00043E70"/>
    <w:rsid w:val="00047ACC"/>
    <w:rsid w:val="00060AD6"/>
    <w:rsid w:val="000729DD"/>
    <w:rsid w:val="00072E69"/>
    <w:rsid w:val="00075A51"/>
    <w:rsid w:val="00077261"/>
    <w:rsid w:val="00081B3B"/>
    <w:rsid w:val="00090FCB"/>
    <w:rsid w:val="000A11CF"/>
    <w:rsid w:val="000B1ED8"/>
    <w:rsid w:val="000C5183"/>
    <w:rsid w:val="000D4271"/>
    <w:rsid w:val="000E41F4"/>
    <w:rsid w:val="000E6F0A"/>
    <w:rsid w:val="000F0B27"/>
    <w:rsid w:val="00113EDF"/>
    <w:rsid w:val="001312E0"/>
    <w:rsid w:val="0013319F"/>
    <w:rsid w:val="0013603E"/>
    <w:rsid w:val="00136829"/>
    <w:rsid w:val="00140779"/>
    <w:rsid w:val="0014110B"/>
    <w:rsid w:val="00150E82"/>
    <w:rsid w:val="0015632A"/>
    <w:rsid w:val="001611BD"/>
    <w:rsid w:val="00162A0A"/>
    <w:rsid w:val="00190770"/>
    <w:rsid w:val="00195764"/>
    <w:rsid w:val="00197150"/>
    <w:rsid w:val="001B7341"/>
    <w:rsid w:val="001C2C2B"/>
    <w:rsid w:val="001C70ED"/>
    <w:rsid w:val="001C730B"/>
    <w:rsid w:val="001D03BD"/>
    <w:rsid w:val="001E1D6C"/>
    <w:rsid w:val="001E5312"/>
    <w:rsid w:val="001F53B2"/>
    <w:rsid w:val="001F7091"/>
    <w:rsid w:val="001F7ACD"/>
    <w:rsid w:val="00203614"/>
    <w:rsid w:val="00212E64"/>
    <w:rsid w:val="00221B88"/>
    <w:rsid w:val="002237C1"/>
    <w:rsid w:val="00245ED2"/>
    <w:rsid w:val="00246CEF"/>
    <w:rsid w:val="0025297F"/>
    <w:rsid w:val="00253025"/>
    <w:rsid w:val="00263DA1"/>
    <w:rsid w:val="00271E49"/>
    <w:rsid w:val="0027553E"/>
    <w:rsid w:val="0028172B"/>
    <w:rsid w:val="00284695"/>
    <w:rsid w:val="00291F7C"/>
    <w:rsid w:val="00292545"/>
    <w:rsid w:val="00293462"/>
    <w:rsid w:val="0029542E"/>
    <w:rsid w:val="002A169F"/>
    <w:rsid w:val="002C4495"/>
    <w:rsid w:val="002D146E"/>
    <w:rsid w:val="002D534A"/>
    <w:rsid w:val="00300371"/>
    <w:rsid w:val="003018F5"/>
    <w:rsid w:val="00303989"/>
    <w:rsid w:val="003156C4"/>
    <w:rsid w:val="003176B8"/>
    <w:rsid w:val="00327506"/>
    <w:rsid w:val="00330BC4"/>
    <w:rsid w:val="00331096"/>
    <w:rsid w:val="00333745"/>
    <w:rsid w:val="00335A54"/>
    <w:rsid w:val="00356F6B"/>
    <w:rsid w:val="00364AD0"/>
    <w:rsid w:val="00382AD8"/>
    <w:rsid w:val="00385A81"/>
    <w:rsid w:val="003A2188"/>
    <w:rsid w:val="003A4D67"/>
    <w:rsid w:val="003B08B5"/>
    <w:rsid w:val="003B69D5"/>
    <w:rsid w:val="004009F8"/>
    <w:rsid w:val="00415A31"/>
    <w:rsid w:val="004217E7"/>
    <w:rsid w:val="004352B7"/>
    <w:rsid w:val="004452BC"/>
    <w:rsid w:val="00452D62"/>
    <w:rsid w:val="00456316"/>
    <w:rsid w:val="004610AF"/>
    <w:rsid w:val="00472CB1"/>
    <w:rsid w:val="00476B46"/>
    <w:rsid w:val="00477710"/>
    <w:rsid w:val="004854D6"/>
    <w:rsid w:val="00486B34"/>
    <w:rsid w:val="0049442A"/>
    <w:rsid w:val="00495788"/>
    <w:rsid w:val="004B153B"/>
    <w:rsid w:val="004B6858"/>
    <w:rsid w:val="004C2A1E"/>
    <w:rsid w:val="004C384B"/>
    <w:rsid w:val="004D03E8"/>
    <w:rsid w:val="004D3FF0"/>
    <w:rsid w:val="004E63B0"/>
    <w:rsid w:val="004F33DF"/>
    <w:rsid w:val="004F4288"/>
    <w:rsid w:val="00552C65"/>
    <w:rsid w:val="00564417"/>
    <w:rsid w:val="00566F6D"/>
    <w:rsid w:val="0057170E"/>
    <w:rsid w:val="00572AB2"/>
    <w:rsid w:val="00582E49"/>
    <w:rsid w:val="00593A11"/>
    <w:rsid w:val="005A18C3"/>
    <w:rsid w:val="005A70F9"/>
    <w:rsid w:val="005B4EFF"/>
    <w:rsid w:val="005B6C74"/>
    <w:rsid w:val="005C5E11"/>
    <w:rsid w:val="005C65C1"/>
    <w:rsid w:val="005D33BA"/>
    <w:rsid w:val="005D64A9"/>
    <w:rsid w:val="005D7305"/>
    <w:rsid w:val="005F15ED"/>
    <w:rsid w:val="00606164"/>
    <w:rsid w:val="00607732"/>
    <w:rsid w:val="00611950"/>
    <w:rsid w:val="0061203A"/>
    <w:rsid w:val="00633A2F"/>
    <w:rsid w:val="006627FF"/>
    <w:rsid w:val="00662EE5"/>
    <w:rsid w:val="00663B68"/>
    <w:rsid w:val="00663D02"/>
    <w:rsid w:val="006646CA"/>
    <w:rsid w:val="00667323"/>
    <w:rsid w:val="00670224"/>
    <w:rsid w:val="006724E1"/>
    <w:rsid w:val="006916A2"/>
    <w:rsid w:val="00693626"/>
    <w:rsid w:val="006A20EF"/>
    <w:rsid w:val="006C331D"/>
    <w:rsid w:val="006C6E18"/>
    <w:rsid w:val="006D4B67"/>
    <w:rsid w:val="006D5C82"/>
    <w:rsid w:val="006D716A"/>
    <w:rsid w:val="006E450E"/>
    <w:rsid w:val="006F37F8"/>
    <w:rsid w:val="00701CE6"/>
    <w:rsid w:val="0070273B"/>
    <w:rsid w:val="00705434"/>
    <w:rsid w:val="00705BBC"/>
    <w:rsid w:val="00706598"/>
    <w:rsid w:val="0073606E"/>
    <w:rsid w:val="00746D66"/>
    <w:rsid w:val="00762273"/>
    <w:rsid w:val="00766BDE"/>
    <w:rsid w:val="00785D5F"/>
    <w:rsid w:val="00786C87"/>
    <w:rsid w:val="00792DAF"/>
    <w:rsid w:val="007B1456"/>
    <w:rsid w:val="007B4C86"/>
    <w:rsid w:val="007C212A"/>
    <w:rsid w:val="007C755B"/>
    <w:rsid w:val="007D1358"/>
    <w:rsid w:val="007D5137"/>
    <w:rsid w:val="007D6B85"/>
    <w:rsid w:val="007E52FC"/>
    <w:rsid w:val="007E74A4"/>
    <w:rsid w:val="007F2BC4"/>
    <w:rsid w:val="007F6F3C"/>
    <w:rsid w:val="00800B54"/>
    <w:rsid w:val="008037C8"/>
    <w:rsid w:val="00805DE3"/>
    <w:rsid w:val="00806B98"/>
    <w:rsid w:val="008102DD"/>
    <w:rsid w:val="008128D5"/>
    <w:rsid w:val="0081294F"/>
    <w:rsid w:val="0081409F"/>
    <w:rsid w:val="00814C1A"/>
    <w:rsid w:val="008155C6"/>
    <w:rsid w:val="0081759D"/>
    <w:rsid w:val="00821255"/>
    <w:rsid w:val="00822F93"/>
    <w:rsid w:val="00840EF9"/>
    <w:rsid w:val="00844B96"/>
    <w:rsid w:val="00853F24"/>
    <w:rsid w:val="00866C04"/>
    <w:rsid w:val="0086750D"/>
    <w:rsid w:val="0087335B"/>
    <w:rsid w:val="00875534"/>
    <w:rsid w:val="00877CDA"/>
    <w:rsid w:val="008866E7"/>
    <w:rsid w:val="008A45DF"/>
    <w:rsid w:val="008B042F"/>
    <w:rsid w:val="008B5B08"/>
    <w:rsid w:val="008B6875"/>
    <w:rsid w:val="008D7E69"/>
    <w:rsid w:val="008E31EC"/>
    <w:rsid w:val="008E67C2"/>
    <w:rsid w:val="008F5367"/>
    <w:rsid w:val="00905CA8"/>
    <w:rsid w:val="009165BA"/>
    <w:rsid w:val="00922941"/>
    <w:rsid w:val="009236CB"/>
    <w:rsid w:val="00926AC1"/>
    <w:rsid w:val="00926FDA"/>
    <w:rsid w:val="00931B11"/>
    <w:rsid w:val="009403C9"/>
    <w:rsid w:val="00950508"/>
    <w:rsid w:val="00960A57"/>
    <w:rsid w:val="00960B8E"/>
    <w:rsid w:val="009618B1"/>
    <w:rsid w:val="00963686"/>
    <w:rsid w:val="00977EE8"/>
    <w:rsid w:val="00997F75"/>
    <w:rsid w:val="009A02FE"/>
    <w:rsid w:val="009A0D21"/>
    <w:rsid w:val="009B56DF"/>
    <w:rsid w:val="009B79DE"/>
    <w:rsid w:val="009C221C"/>
    <w:rsid w:val="009C4AF3"/>
    <w:rsid w:val="009D1B66"/>
    <w:rsid w:val="009D4053"/>
    <w:rsid w:val="009E2E17"/>
    <w:rsid w:val="009F3E0B"/>
    <w:rsid w:val="00A06817"/>
    <w:rsid w:val="00A177AB"/>
    <w:rsid w:val="00A23C8E"/>
    <w:rsid w:val="00A35142"/>
    <w:rsid w:val="00A40F72"/>
    <w:rsid w:val="00A4130E"/>
    <w:rsid w:val="00A505C8"/>
    <w:rsid w:val="00A53E78"/>
    <w:rsid w:val="00A66F13"/>
    <w:rsid w:val="00A73BAF"/>
    <w:rsid w:val="00A8156F"/>
    <w:rsid w:val="00A97F11"/>
    <w:rsid w:val="00AA4A92"/>
    <w:rsid w:val="00AA4ABA"/>
    <w:rsid w:val="00AA5AAF"/>
    <w:rsid w:val="00AA7212"/>
    <w:rsid w:val="00AB47A0"/>
    <w:rsid w:val="00AB4E41"/>
    <w:rsid w:val="00AC434B"/>
    <w:rsid w:val="00AC671D"/>
    <w:rsid w:val="00AD0BEA"/>
    <w:rsid w:val="00AD1A73"/>
    <w:rsid w:val="00AD3579"/>
    <w:rsid w:val="00AD553C"/>
    <w:rsid w:val="00B11BD6"/>
    <w:rsid w:val="00B207FC"/>
    <w:rsid w:val="00B36BE3"/>
    <w:rsid w:val="00B36C3E"/>
    <w:rsid w:val="00B430FE"/>
    <w:rsid w:val="00B47C73"/>
    <w:rsid w:val="00B561C9"/>
    <w:rsid w:val="00B633D4"/>
    <w:rsid w:val="00B64404"/>
    <w:rsid w:val="00B65F5E"/>
    <w:rsid w:val="00B85930"/>
    <w:rsid w:val="00B87555"/>
    <w:rsid w:val="00B87FE5"/>
    <w:rsid w:val="00B9326E"/>
    <w:rsid w:val="00B9385E"/>
    <w:rsid w:val="00B96E82"/>
    <w:rsid w:val="00BA25CE"/>
    <w:rsid w:val="00BA466E"/>
    <w:rsid w:val="00BB72B1"/>
    <w:rsid w:val="00BC0EFA"/>
    <w:rsid w:val="00BC39F4"/>
    <w:rsid w:val="00BC3A3B"/>
    <w:rsid w:val="00BE0116"/>
    <w:rsid w:val="00BE34A0"/>
    <w:rsid w:val="00BE5330"/>
    <w:rsid w:val="00C14FE1"/>
    <w:rsid w:val="00C206EE"/>
    <w:rsid w:val="00C23C09"/>
    <w:rsid w:val="00C26126"/>
    <w:rsid w:val="00C2728E"/>
    <w:rsid w:val="00C30A0D"/>
    <w:rsid w:val="00C465D3"/>
    <w:rsid w:val="00C70C4C"/>
    <w:rsid w:val="00C75526"/>
    <w:rsid w:val="00C837BD"/>
    <w:rsid w:val="00C85435"/>
    <w:rsid w:val="00CB7100"/>
    <w:rsid w:val="00CC5B0D"/>
    <w:rsid w:val="00CD333A"/>
    <w:rsid w:val="00CD47E6"/>
    <w:rsid w:val="00CD502A"/>
    <w:rsid w:val="00CD51E6"/>
    <w:rsid w:val="00CE086F"/>
    <w:rsid w:val="00CE3E9C"/>
    <w:rsid w:val="00D0521C"/>
    <w:rsid w:val="00D0703F"/>
    <w:rsid w:val="00D10102"/>
    <w:rsid w:val="00D10301"/>
    <w:rsid w:val="00D142FB"/>
    <w:rsid w:val="00D21150"/>
    <w:rsid w:val="00D22838"/>
    <w:rsid w:val="00D23EB2"/>
    <w:rsid w:val="00D30C44"/>
    <w:rsid w:val="00D43928"/>
    <w:rsid w:val="00D50071"/>
    <w:rsid w:val="00D60FB4"/>
    <w:rsid w:val="00D61777"/>
    <w:rsid w:val="00D64512"/>
    <w:rsid w:val="00D91075"/>
    <w:rsid w:val="00D91469"/>
    <w:rsid w:val="00D9330C"/>
    <w:rsid w:val="00D93749"/>
    <w:rsid w:val="00DA57F3"/>
    <w:rsid w:val="00DD0E7F"/>
    <w:rsid w:val="00DF0442"/>
    <w:rsid w:val="00DF1D91"/>
    <w:rsid w:val="00DF78F7"/>
    <w:rsid w:val="00E049F4"/>
    <w:rsid w:val="00E1168D"/>
    <w:rsid w:val="00E14C11"/>
    <w:rsid w:val="00E22EA5"/>
    <w:rsid w:val="00E30D58"/>
    <w:rsid w:val="00E33ED9"/>
    <w:rsid w:val="00E43335"/>
    <w:rsid w:val="00E43ECD"/>
    <w:rsid w:val="00E44E43"/>
    <w:rsid w:val="00E46454"/>
    <w:rsid w:val="00E47134"/>
    <w:rsid w:val="00E549F1"/>
    <w:rsid w:val="00E56DF8"/>
    <w:rsid w:val="00E62383"/>
    <w:rsid w:val="00E638BE"/>
    <w:rsid w:val="00E7539B"/>
    <w:rsid w:val="00E85080"/>
    <w:rsid w:val="00E85731"/>
    <w:rsid w:val="00E924FA"/>
    <w:rsid w:val="00EC3AEA"/>
    <w:rsid w:val="00ED1E3C"/>
    <w:rsid w:val="00EE45FC"/>
    <w:rsid w:val="00EF611D"/>
    <w:rsid w:val="00EF660A"/>
    <w:rsid w:val="00F06DBE"/>
    <w:rsid w:val="00F140BF"/>
    <w:rsid w:val="00F23ABE"/>
    <w:rsid w:val="00F24022"/>
    <w:rsid w:val="00F25D5B"/>
    <w:rsid w:val="00F26A54"/>
    <w:rsid w:val="00F30DF6"/>
    <w:rsid w:val="00F33628"/>
    <w:rsid w:val="00F40E46"/>
    <w:rsid w:val="00F420C6"/>
    <w:rsid w:val="00F4262D"/>
    <w:rsid w:val="00F44D89"/>
    <w:rsid w:val="00F50AA3"/>
    <w:rsid w:val="00F52612"/>
    <w:rsid w:val="00F65A37"/>
    <w:rsid w:val="00F826DA"/>
    <w:rsid w:val="00F87542"/>
    <w:rsid w:val="00F92698"/>
    <w:rsid w:val="00F94944"/>
    <w:rsid w:val="00FB262B"/>
    <w:rsid w:val="00FB6274"/>
    <w:rsid w:val="00FD083B"/>
    <w:rsid w:val="00FD1630"/>
    <w:rsid w:val="00FD6B70"/>
    <w:rsid w:val="00FE239D"/>
    <w:rsid w:val="00FF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07AB15"/>
  <w15:docId w15:val="{58F69CB5-0FF6-4A81-A8A8-A6939F5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rsid w:val="00A505C8"/>
    <w:rPr>
      <w:sz w:val="24"/>
      <w:szCs w:val="24"/>
    </w:rPr>
  </w:style>
  <w:style w:type="table" w:styleId="af3">
    <w:name w:val="Table Grid"/>
    <w:basedOn w:val="a1"/>
    <w:uiPriority w:val="9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№99-231-П</vt:lpstr>
    </vt:vector>
  </TitlesOfParts>
  <Company>ОАО "Сибирский ЭНТЦ",Иркутский филиал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№99-231-П</dc:title>
  <dc:creator>podvarkova</dc:creator>
  <cp:lastModifiedBy>Dombrovskiy Igor</cp:lastModifiedBy>
  <cp:revision>30</cp:revision>
  <cp:lastPrinted>2021-12-16T05:06:00Z</cp:lastPrinted>
  <dcterms:created xsi:type="dcterms:W3CDTF">2020-10-07T11:41:00Z</dcterms:created>
  <dcterms:modified xsi:type="dcterms:W3CDTF">2021-12-24T08:08:00Z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